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bookmarkStart w:id="0" w:name="_GoBack" w:colFirst="0" w:colLast="0"/>
            <w:r w:rsidRPr="004259CB">
              <w:t>IALA S</w:t>
            </w:r>
            <w:r w:rsidR="00CB19DB" w:rsidRPr="004259CB">
              <w:t>tandard</w:t>
            </w:r>
          </w:p>
        </w:tc>
      </w:tr>
      <w:bookmarkEnd w:id="0"/>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1CC19D21" w:rsidR="00192FEB" w:rsidRDefault="0013794D" w:rsidP="00192FEB">
      <w:pPr>
        <w:pStyle w:val="Documentnumber"/>
      </w:pPr>
      <w:r>
        <w:t>1</w:t>
      </w:r>
      <w:r w:rsidR="00496E8D" w:rsidRPr="004259CB">
        <w:t>0</w:t>
      </w:r>
      <w:r w:rsidR="009724BE">
        <w:t>7</w:t>
      </w:r>
      <w:r w:rsidR="00D70AFE" w:rsidRPr="004259CB">
        <w:t>0</w:t>
      </w:r>
    </w:p>
    <w:p w14:paraId="1F4C7081" w14:textId="77777777" w:rsidR="00757F9E" w:rsidRPr="00757F9E" w:rsidRDefault="00757F9E" w:rsidP="00757F9E">
      <w:pPr>
        <w:rPr>
          <w:lang w:val="en-GB"/>
        </w:rPr>
      </w:pPr>
    </w:p>
    <w:p w14:paraId="76B5E416" w14:textId="3962A0D7" w:rsidR="00D74AE1" w:rsidRPr="004259CB" w:rsidRDefault="009724BE" w:rsidP="00E270C5">
      <w:pPr>
        <w:pStyle w:val="Documentname"/>
      </w:pPr>
      <w:r>
        <w:t>Information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4402C182" w:rsidR="00D74AE1" w:rsidRPr="004259CB" w:rsidRDefault="004259CB" w:rsidP="00E270C5">
      <w:pPr>
        <w:pStyle w:val="Documentdate"/>
      </w:pPr>
      <w:r>
        <w:t>June 2018</w:t>
      </w:r>
    </w:p>
    <w:p w14:paraId="41FB13D3" w14:textId="77777777" w:rsidR="00EB6F3C" w:rsidRPr="004259CB" w:rsidRDefault="00EB6F3C" w:rsidP="003274DB">
      <w:pPr>
        <w:rPr>
          <w:lang w:val="en-GB"/>
        </w:rPr>
        <w:sectPr w:rsidR="00EB6F3C" w:rsidRPr="004259CB"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6F488D">
          <w:rPr>
            <w:webHidden/>
          </w:rPr>
          <w:t>3</w:t>
        </w:r>
        <w:r w:rsidR="00757F9E">
          <w:rPr>
            <w:webHidden/>
          </w:rPr>
          <w:fldChar w:fldCharType="end"/>
        </w:r>
      </w:hyperlink>
    </w:p>
    <w:p w14:paraId="5A57CA93" w14:textId="77777777" w:rsidR="00757F9E" w:rsidRDefault="00B27E0C">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6F488D">
          <w:rPr>
            <w:webHidden/>
          </w:rPr>
          <w:t>3</w:t>
        </w:r>
        <w:r w:rsidR="00757F9E">
          <w:rPr>
            <w:webHidden/>
          </w:rPr>
          <w:fldChar w:fldCharType="end"/>
        </w:r>
      </w:hyperlink>
    </w:p>
    <w:p w14:paraId="75034B08" w14:textId="77777777" w:rsidR="00757F9E" w:rsidRDefault="00B27E0C">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6F488D">
          <w:rPr>
            <w:webHidden/>
          </w:rPr>
          <w:t>3</w:t>
        </w:r>
        <w:r w:rsidR="00757F9E">
          <w:rPr>
            <w:webHidden/>
          </w:rPr>
          <w:fldChar w:fldCharType="end"/>
        </w:r>
      </w:hyperlink>
    </w:p>
    <w:p w14:paraId="1A6265BF" w14:textId="77777777" w:rsidR="00757F9E" w:rsidRDefault="00B27E0C">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6F488D">
          <w:rPr>
            <w:webHidden/>
          </w:rPr>
          <w:t>3</w:t>
        </w:r>
        <w:r w:rsidR="00757F9E">
          <w:rPr>
            <w:webHidden/>
          </w:rPr>
          <w:fldChar w:fldCharType="end"/>
        </w:r>
      </w:hyperlink>
    </w:p>
    <w:p w14:paraId="4BE62355" w14:textId="77777777" w:rsidR="00757F9E" w:rsidRDefault="00B27E0C">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6F488D">
          <w:rPr>
            <w:webHidden/>
          </w:rPr>
          <w:t>4</w:t>
        </w:r>
        <w:r w:rsidR="00757F9E">
          <w:rPr>
            <w:webHidden/>
          </w:rPr>
          <w:fldChar w:fldCharType="end"/>
        </w:r>
      </w:hyperlink>
    </w:p>
    <w:p w14:paraId="56E650A4" w14:textId="77777777" w:rsidR="00757F9E" w:rsidRDefault="00B27E0C">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6F488D">
          <w:rPr>
            <w:webHidden/>
          </w:rPr>
          <w:t>4</w:t>
        </w:r>
        <w:r w:rsidR="00757F9E">
          <w:rPr>
            <w:webHidden/>
          </w:rPr>
          <w:fldChar w:fldCharType="end"/>
        </w:r>
      </w:hyperlink>
    </w:p>
    <w:p w14:paraId="5CB07878" w14:textId="77777777" w:rsidR="00757F9E" w:rsidRDefault="00B27E0C">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6F488D">
          <w:rPr>
            <w:webHidden/>
          </w:rPr>
          <w:t>4</w:t>
        </w:r>
        <w:r w:rsidR="00757F9E">
          <w:rPr>
            <w:webHidden/>
          </w:rPr>
          <w:fldChar w:fldCharType="end"/>
        </w:r>
      </w:hyperlink>
    </w:p>
    <w:p w14:paraId="790A8C13" w14:textId="77777777" w:rsidR="00757F9E" w:rsidRDefault="00B27E0C">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6F488D">
          <w:rPr>
            <w:webHidden/>
          </w:rPr>
          <w:t>4</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2"/>
          <w:headerReference w:type="default" r:id="rId13"/>
          <w:footerReference w:type="default" r:id="rId14"/>
          <w:headerReference w:type="first" r:id="rId15"/>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2" w:name="_Toc432687596"/>
      <w:bookmarkStart w:id="3" w:name="_Toc464033443"/>
      <w:bookmarkStart w:id="4" w:name="_Toc464136438"/>
      <w:bookmarkStart w:id="5" w:name="_Toc464139604"/>
      <w:r w:rsidRPr="004259CB">
        <w:rPr>
          <w:caps w:val="0"/>
        </w:rPr>
        <w:t>INTRODUCTION</w:t>
      </w:r>
      <w:bookmarkEnd w:id="2"/>
      <w:bookmarkEnd w:id="3"/>
      <w:bookmarkEnd w:id="4"/>
      <w:bookmarkEnd w:id="5"/>
    </w:p>
    <w:p w14:paraId="5A48B6AB" w14:textId="77777777" w:rsidR="004259CB" w:rsidRPr="004259CB" w:rsidRDefault="004259CB" w:rsidP="004259CB">
      <w:pPr>
        <w:pStyle w:val="Sparationtitre1"/>
        <w:rPr>
          <w:lang w:val="en-GB"/>
        </w:rPr>
      </w:pPr>
    </w:p>
    <w:p w14:paraId="0E311505" w14:textId="4DA5C6EE" w:rsidR="004259CB" w:rsidRPr="004259CB" w:rsidRDefault="004259CB" w:rsidP="004259CB">
      <w:pPr>
        <w:pStyle w:val="BodyText"/>
      </w:pPr>
      <w:r w:rsidRPr="004259CB">
        <w:t>IALA publishes Standards, Recommendations, and Guidelines for the global harmonisation of the provision, maintenance, and operation of marine aids to navigation, to foster the safe, economic, and efficient movement of vessels, and for the protection of the environment.</w:t>
      </w:r>
    </w:p>
    <w:p w14:paraId="79C6D689" w14:textId="77A050D5" w:rsidR="004259CB" w:rsidRPr="004259CB" w:rsidRDefault="004259CB" w:rsidP="004259CB">
      <w:pPr>
        <w:pStyle w:val="BodyText"/>
      </w:pPr>
      <w:r w:rsidRPr="004259CB">
        <w:t>They are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6" w:name="_Toc464033444"/>
      <w:bookmarkStart w:id="7" w:name="_Toc464136439"/>
      <w:bookmarkStart w:id="8" w:name="_Toc464139605"/>
      <w:r w:rsidRPr="004259CB">
        <w:rPr>
          <w:caps w:val="0"/>
        </w:rPr>
        <w:t>PURPOSE</w:t>
      </w:r>
      <w:bookmarkEnd w:id="6"/>
      <w:bookmarkEnd w:id="7"/>
      <w:bookmarkEnd w:id="8"/>
    </w:p>
    <w:p w14:paraId="7D46D1E9" w14:textId="77777777" w:rsidR="004259CB" w:rsidRPr="004259CB" w:rsidRDefault="004259CB" w:rsidP="004259CB">
      <w:pPr>
        <w:pStyle w:val="Sparationtitre1"/>
        <w:rPr>
          <w:lang w:val="en-GB"/>
        </w:rPr>
      </w:pPr>
    </w:p>
    <w:p w14:paraId="20EFCAA9" w14:textId="6C5BC1DD" w:rsidR="004259CB" w:rsidRPr="004259CB" w:rsidRDefault="004259CB" w:rsidP="004259CB">
      <w:pPr>
        <w:pStyle w:val="BodyText"/>
      </w:pPr>
      <w:r w:rsidRPr="004259CB">
        <w:t xml:space="preserve">The IALA Strategic Vision for the period 2014-2026, adopted by the General Assembly in 2014, </w:t>
      </w:r>
      <w:del w:id="9" w:author="Michael Card" w:date="2017-03-28T10:05:00Z">
        <w:r w:rsidRPr="004259CB" w:rsidDel="00AC4A94">
          <w:delText xml:space="preserve">had two </w:delText>
        </w:r>
      </w:del>
      <w:ins w:id="10" w:author="Michael Card" w:date="2017-03-28T10:05:00Z">
        <w:r w:rsidR="00AC4A94">
          <w:t xml:space="preserve">includes the </w:t>
        </w:r>
      </w:ins>
      <w:r w:rsidRPr="004259CB">
        <w:t>Goal</w:t>
      </w:r>
      <w:ins w:id="11" w:author="Michael Card" w:date="2017-03-28T10:05:00Z">
        <w:r w:rsidR="00AC4A94">
          <w:t xml:space="preserve"> </w:t>
        </w:r>
      </w:ins>
      <w:del w:id="12" w:author="Michael Card" w:date="2017-03-28T10:05:00Z">
        <w:r w:rsidRPr="004259CB" w:rsidDel="00AC4A94">
          <w:delText>s, the first of which i</w:delText>
        </w:r>
      </w:del>
      <w:del w:id="13" w:author="Michael Card" w:date="2017-03-28T10:06:00Z">
        <w:r w:rsidRPr="004259CB" w:rsidDel="00AC4A94">
          <w:delText xml:space="preserve">s </w:delText>
        </w:r>
      </w:del>
      <w:r w:rsidRPr="004259CB">
        <w:t xml:space="preserve">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428E4E82" w:rsidR="004259CB" w:rsidRPr="004259CB" w:rsidRDefault="004259CB" w:rsidP="004259CB">
      <w:pPr>
        <w:pStyle w:val="BodyText"/>
      </w:pPr>
      <w:r w:rsidRPr="004259CB">
        <w:t xml:space="preserve">IALA Standards are suitable for direct citation by States in the interest of an efficient and harmonised global network of </w:t>
      </w:r>
      <w:ins w:id="14" w:author="Jeffkins, David" w:date="2017-03-29T19:38:00Z">
        <w:r w:rsidR="009E7022">
          <w:t xml:space="preserve">marine </w:t>
        </w:r>
      </w:ins>
      <w:r w:rsidRPr="004259CB">
        <w:t>aids to navigation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15" w:name="_Toc455587602"/>
      <w:bookmarkStart w:id="16" w:name="_Toc455589134"/>
      <w:bookmarkStart w:id="17" w:name="_Toc464033445"/>
      <w:bookmarkStart w:id="18" w:name="_Toc464136440"/>
      <w:bookmarkStart w:id="19" w:name="_Toc464139606"/>
      <w:bookmarkStart w:id="20" w:name="_Toc432687597"/>
      <w:bookmarkEnd w:id="15"/>
      <w:bookmarkEnd w:id="16"/>
      <w:r w:rsidRPr="004259CB">
        <w:rPr>
          <w:caps w:val="0"/>
        </w:rPr>
        <w:t>APPLICATION</w:t>
      </w:r>
      <w:bookmarkEnd w:id="17"/>
      <w:bookmarkEnd w:id="18"/>
      <w:bookmarkEnd w:id="19"/>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21" w:name="_Toc464033446"/>
      <w:bookmarkStart w:id="22" w:name="_Toc464136441"/>
      <w:bookmarkStart w:id="23" w:name="_Toc464139607"/>
      <w:r w:rsidRPr="004259CB">
        <w:rPr>
          <w:caps w:val="0"/>
        </w:rPr>
        <w:t>SCOPE</w:t>
      </w:r>
      <w:bookmarkEnd w:id="20"/>
      <w:bookmarkEnd w:id="21"/>
      <w:bookmarkEnd w:id="22"/>
      <w:bookmarkEnd w:id="23"/>
    </w:p>
    <w:p w14:paraId="6F92D31F" w14:textId="77777777" w:rsidR="004259CB" w:rsidRPr="004259CB" w:rsidRDefault="004259CB" w:rsidP="004259CB">
      <w:pPr>
        <w:pStyle w:val="Sparationtitre1"/>
        <w:rPr>
          <w:lang w:val="en-GB"/>
        </w:rPr>
      </w:pPr>
    </w:p>
    <w:p w14:paraId="7CEBD959" w14:textId="53D92B58" w:rsidR="004259CB" w:rsidRPr="004259CB" w:rsidRDefault="004259CB" w:rsidP="004259CB">
      <w:pPr>
        <w:pStyle w:val="BodyText"/>
      </w:pPr>
      <w:r w:rsidRPr="004259CB">
        <w:t>IALA Standards may contain Normative and Informative provisions.</w:t>
      </w:r>
    </w:p>
    <w:p w14:paraId="14AB05F0" w14:textId="5FA503FB" w:rsidR="004259CB" w:rsidRPr="004259CB" w:rsidRDefault="004259CB" w:rsidP="004259CB">
      <w:pPr>
        <w:pStyle w:val="BodyText"/>
      </w:pPr>
      <w:r w:rsidRPr="004259CB">
        <w:t>Normative provisions are those with which it is necessary to conform in order to claim compliance with the Standard.</w:t>
      </w:r>
    </w:p>
    <w:p w14:paraId="6BAC2A13" w14:textId="00212806" w:rsidR="004259CB" w:rsidRPr="004259CB" w:rsidRDefault="004259CB" w:rsidP="004259CB">
      <w:pPr>
        <w:pStyle w:val="BodyText"/>
      </w:pPr>
      <w:r w:rsidRPr="004259CB">
        <w:t>Informative provisions are those which specify additional desirable practices but with which it is not necessary to conform in order to claim compliance with the Standard.</w:t>
      </w:r>
    </w:p>
    <w:p w14:paraId="46D71A95" w14:textId="77777777" w:rsidR="004259CB" w:rsidRPr="004259CB" w:rsidRDefault="004259CB" w:rsidP="004259CB">
      <w:pPr>
        <w:pStyle w:val="BodyText"/>
      </w:pPr>
      <w:r w:rsidRPr="004259CB">
        <w:t>This Standard references Normative and Informative provisions, detailed in the listed IALA Recommendations, covering the following scope.</w:t>
      </w:r>
    </w:p>
    <w:p w14:paraId="6B52821E" w14:textId="475243ED" w:rsidR="004A4A3F" w:rsidRDefault="009724BE" w:rsidP="009724BE">
      <w:pPr>
        <w:pStyle w:val="Bullet1"/>
      </w:pPr>
      <w:r w:rsidRPr="009724BE">
        <w:t>Harmonised maritime connectivity framework (C</w:t>
      </w:r>
      <w:r>
        <w:t xml:space="preserve">ommon </w:t>
      </w:r>
      <w:r w:rsidRPr="009724BE">
        <w:t>M</w:t>
      </w:r>
      <w:r>
        <w:t xml:space="preserve">arine </w:t>
      </w:r>
      <w:r w:rsidRPr="009724BE">
        <w:t>D</w:t>
      </w:r>
      <w:r>
        <w:t xml:space="preserve">ata </w:t>
      </w:r>
      <w:r w:rsidRPr="009724BE">
        <w:t>S</w:t>
      </w:r>
      <w:r>
        <w:t>tructure</w:t>
      </w:r>
      <w:r w:rsidRPr="009724BE">
        <w:t>)</w:t>
      </w:r>
    </w:p>
    <w:p w14:paraId="64B7E5B7" w14:textId="3E577BE1" w:rsidR="009724BE" w:rsidRDefault="009724BE" w:rsidP="009724BE">
      <w:pPr>
        <w:pStyle w:val="Bullet1"/>
      </w:pPr>
      <w:r w:rsidRPr="009724BE">
        <w:t>Data models and data encoding (IVEF, S-100, S-200, A</w:t>
      </w:r>
      <w:r>
        <w:t xml:space="preserve">pplication </w:t>
      </w:r>
      <w:r w:rsidRPr="009724BE">
        <w:t>S</w:t>
      </w:r>
      <w:r>
        <w:t xml:space="preserve">pecific </w:t>
      </w:r>
      <w:r w:rsidRPr="009724BE">
        <w:t>M</w:t>
      </w:r>
      <w:r>
        <w:t>essages</w:t>
      </w:r>
      <w:r w:rsidRPr="009724BE">
        <w:t>)</w:t>
      </w:r>
    </w:p>
    <w:p w14:paraId="5FE0280E" w14:textId="12921128" w:rsidR="009724BE" w:rsidRDefault="009724BE" w:rsidP="009724BE">
      <w:pPr>
        <w:pStyle w:val="Bullet1"/>
      </w:pPr>
      <w:r w:rsidRPr="009724BE">
        <w:t>Data exchange systems (Traffic Information)</w:t>
      </w:r>
    </w:p>
    <w:p w14:paraId="05F81BC1" w14:textId="2A3915C5" w:rsidR="009724BE" w:rsidRDefault="009724BE" w:rsidP="009724BE">
      <w:pPr>
        <w:pStyle w:val="Bullet1"/>
      </w:pPr>
      <w:r>
        <w:lastRenderedPageBreak/>
        <w:t>User requirements</w:t>
      </w:r>
    </w:p>
    <w:p w14:paraId="1A4D8020" w14:textId="6D721EDA" w:rsidR="009724BE" w:rsidRPr="00BE0675" w:rsidRDefault="009724BE" w:rsidP="009724BE">
      <w:pPr>
        <w:pStyle w:val="Bullet1"/>
      </w:pPr>
      <w:r w:rsidRPr="009724BE">
        <w:t>Terminology and symbology (IALA Dictionary)</w:t>
      </w:r>
    </w:p>
    <w:p w14:paraId="26337B12" w14:textId="2C89075D" w:rsidR="004259CB" w:rsidRPr="004259CB" w:rsidRDefault="004259CB" w:rsidP="004259CB">
      <w:pPr>
        <w:pStyle w:val="Heading1"/>
        <w:tabs>
          <w:tab w:val="clear" w:pos="0"/>
        </w:tabs>
        <w:spacing w:before="0"/>
        <w:ind w:left="0" w:firstLine="0"/>
        <w:rPr>
          <w:caps w:val="0"/>
        </w:rPr>
      </w:pPr>
      <w:bookmarkStart w:id="24" w:name="_Toc455587604"/>
      <w:bookmarkStart w:id="25" w:name="_Toc455589136"/>
      <w:bookmarkStart w:id="26" w:name="_Toc432687599"/>
      <w:bookmarkStart w:id="27" w:name="_Toc464033447"/>
      <w:bookmarkStart w:id="28" w:name="_Toc464136442"/>
      <w:bookmarkStart w:id="29" w:name="_Toc464139608"/>
      <w:bookmarkEnd w:id="24"/>
      <w:bookmarkEnd w:id="25"/>
      <w:r w:rsidRPr="004259CB">
        <w:rPr>
          <w:caps w:val="0"/>
        </w:rPr>
        <w:t>REFERENCED DOCUMENT</w:t>
      </w:r>
      <w:r w:rsidR="00757F9E" w:rsidRPr="004259CB">
        <w:rPr>
          <w:caps w:val="0"/>
        </w:rPr>
        <w:t>S</w:t>
      </w:r>
      <w:bookmarkEnd w:id="26"/>
      <w:bookmarkEnd w:id="27"/>
      <w:bookmarkEnd w:id="28"/>
      <w:bookmarkEnd w:id="29"/>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6BD9C7A" w14:textId="68669EED" w:rsidR="006F488D" w:rsidRPr="004259CB" w:rsidRDefault="006F488D" w:rsidP="006F488D">
      <w:pPr>
        <w:pStyle w:val="BodyText"/>
      </w:pPr>
      <w:bookmarkStart w:id="30" w:name="_Toc455589139"/>
      <w:bookmarkEnd w:id="30"/>
      <w:r w:rsidRPr="004259CB">
        <w:t xml:space="preserve">In this Standard the word ‘shall’ is used to </w:t>
      </w:r>
      <w:r>
        <w:t>indicate</w:t>
      </w:r>
      <w:r w:rsidRPr="004259CB">
        <w:t xml:space="preserve"> that a provision is Normative and </w:t>
      </w:r>
      <w:del w:id="31" w:author="Michael Card" w:date="2017-03-28T10:06:00Z">
        <w:r w:rsidRPr="004259CB" w:rsidDel="00AC4A94">
          <w:delText xml:space="preserve">so </w:delText>
        </w:r>
      </w:del>
      <w:r w:rsidRPr="004259CB">
        <w:t xml:space="preserve">is to be followed in order to comply with the </w:t>
      </w:r>
      <w:del w:id="32" w:author="Jeffkins, David" w:date="2017-03-29T19:38:00Z">
        <w:r w:rsidRPr="004259CB" w:rsidDel="009E7022">
          <w:delText>s</w:delText>
        </w:r>
      </w:del>
      <w:ins w:id="33" w:author="Jeffkins, David" w:date="2017-03-29T19:38:00Z">
        <w:r w:rsidR="009E7022">
          <w:t>S</w:t>
        </w:r>
      </w:ins>
      <w:r w:rsidRPr="004259CB">
        <w:t>tandard.  The word ‘should’ introduces Informative provisions.</w:t>
      </w:r>
    </w:p>
    <w:p w14:paraId="398CA937" w14:textId="77777777" w:rsidR="004259CB" w:rsidRPr="004259CB" w:rsidRDefault="004259CB" w:rsidP="004259CB">
      <w:pPr>
        <w:pStyle w:val="Textedesaisie"/>
        <w:rPr>
          <w:lang w:val="en-GB"/>
        </w:rPr>
      </w:pPr>
      <w:r w:rsidRPr="004259CB">
        <w:rPr>
          <w:lang w:val="en-GB"/>
        </w:rPr>
        <w:t xml:space="preserve">The following Recommendations are </w:t>
      </w:r>
      <w:r w:rsidRPr="004259CB">
        <w:rPr>
          <w:b/>
          <w:lang w:val="en-GB"/>
        </w:rPr>
        <w:t>Normative</w:t>
      </w:r>
      <w:r w:rsidRPr="004259CB">
        <w:rPr>
          <w:lang w:val="en-GB"/>
        </w:rPr>
        <w:t xml:space="preserve"> provisions, and </w:t>
      </w:r>
      <w:r w:rsidRPr="006F488D">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1356"/>
        <w:gridCol w:w="5865"/>
      </w:tblGrid>
      <w:tr w:rsidR="004259CB" w:rsidRPr="004259CB" w14:paraId="0C5F35C5" w14:textId="77777777" w:rsidTr="00C17EF7">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356"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865"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C17EF7" w:rsidRPr="004259CB" w14:paraId="42BC97ED" w14:textId="77777777" w:rsidTr="00C17EF7">
        <w:trPr>
          <w:jc w:val="center"/>
        </w:trPr>
        <w:tc>
          <w:tcPr>
            <w:tcW w:w="2526" w:type="dxa"/>
            <w:vMerge w:val="restart"/>
          </w:tcPr>
          <w:p w14:paraId="705FBD26" w14:textId="1902C4DF" w:rsidR="00C17EF7" w:rsidRPr="00085375" w:rsidRDefault="00C17EF7" w:rsidP="00BA0EEF">
            <w:pPr>
              <w:spacing w:before="120" w:after="120"/>
              <w:rPr>
                <w:b/>
                <w:sz w:val="22"/>
                <w:lang w:val="en-GB"/>
              </w:rPr>
            </w:pPr>
            <w:r w:rsidRPr="009724BE">
              <w:rPr>
                <w:b/>
                <w:sz w:val="22"/>
                <w:lang w:val="en-GB"/>
              </w:rPr>
              <w:t>Harmonised maritime connectivity framework (Common Marine Data Structure)</w:t>
            </w:r>
          </w:p>
        </w:tc>
        <w:tc>
          <w:tcPr>
            <w:tcW w:w="1356" w:type="dxa"/>
          </w:tcPr>
          <w:p w14:paraId="4A8C1A15" w14:textId="77777777" w:rsidR="009E7022" w:rsidRDefault="009E7022" w:rsidP="00BA0EEF">
            <w:pPr>
              <w:spacing w:before="120" w:after="120"/>
              <w:rPr>
                <w:ins w:id="34" w:author="Jeffkins, David" w:date="2017-03-29T19:44:00Z"/>
                <w:sz w:val="22"/>
                <w:lang w:val="en-GB"/>
              </w:rPr>
            </w:pPr>
            <w:commentRangeStart w:id="35"/>
            <w:ins w:id="36" w:author="Jeffkins, David" w:date="2017-03-29T19:44:00Z">
              <w:r>
                <w:rPr>
                  <w:sz w:val="22"/>
                  <w:lang w:val="en-GB"/>
                </w:rPr>
                <w:t>R0140</w:t>
              </w:r>
            </w:ins>
            <w:commentRangeEnd w:id="35"/>
            <w:ins w:id="37" w:author="Jeffkins, David" w:date="2017-03-29T19:47:00Z">
              <w:r>
                <w:rPr>
                  <w:rStyle w:val="CommentReference"/>
                </w:rPr>
                <w:commentReference w:id="35"/>
              </w:r>
            </w:ins>
          </w:p>
          <w:p w14:paraId="23E83C70" w14:textId="1A474FA5" w:rsidR="00C17EF7" w:rsidRDefault="00C17EF7" w:rsidP="00BA0EEF">
            <w:pPr>
              <w:spacing w:before="120" w:after="120"/>
              <w:rPr>
                <w:sz w:val="22"/>
                <w:lang w:val="en-GB"/>
              </w:rPr>
            </w:pPr>
            <w:del w:id="38" w:author="Jeffkins, David" w:date="2017-03-30T20:44:00Z">
              <w:r w:rsidDel="00931BD8">
                <w:rPr>
                  <w:sz w:val="22"/>
                  <w:lang w:val="en-GB"/>
                </w:rPr>
                <w:delText>e-NAV-140</w:delText>
              </w:r>
            </w:del>
          </w:p>
        </w:tc>
        <w:tc>
          <w:tcPr>
            <w:tcW w:w="5865" w:type="dxa"/>
          </w:tcPr>
          <w:p w14:paraId="1F63623E" w14:textId="4E0B5104" w:rsidR="00C17EF7" w:rsidRPr="00033773" w:rsidRDefault="00C17EF7" w:rsidP="00BA0EEF">
            <w:pPr>
              <w:spacing w:before="120" w:after="120"/>
              <w:rPr>
                <w:sz w:val="22"/>
                <w:lang w:val="en-GB"/>
              </w:rPr>
            </w:pPr>
            <w:r w:rsidRPr="009724BE">
              <w:rPr>
                <w:sz w:val="22"/>
                <w:lang w:val="en-GB"/>
              </w:rPr>
              <w:t>The Architecture for Shore-based Infrastructure 'fit for e-Navigation'</w:t>
            </w:r>
          </w:p>
        </w:tc>
      </w:tr>
      <w:tr w:rsidR="00C17EF7" w:rsidRPr="004259CB" w14:paraId="6C9FAF64" w14:textId="77777777" w:rsidTr="00C17EF7">
        <w:trPr>
          <w:jc w:val="center"/>
        </w:trPr>
        <w:tc>
          <w:tcPr>
            <w:tcW w:w="2526" w:type="dxa"/>
            <w:vMerge/>
          </w:tcPr>
          <w:p w14:paraId="1E3E93DF" w14:textId="7BD184CC" w:rsidR="00C17EF7" w:rsidRPr="00085375" w:rsidRDefault="00C17EF7" w:rsidP="00BA0EEF">
            <w:pPr>
              <w:spacing w:before="120" w:after="120"/>
              <w:rPr>
                <w:b/>
                <w:sz w:val="22"/>
                <w:lang w:val="en-GB"/>
              </w:rPr>
            </w:pPr>
          </w:p>
        </w:tc>
        <w:tc>
          <w:tcPr>
            <w:tcW w:w="1356" w:type="dxa"/>
          </w:tcPr>
          <w:p w14:paraId="2FE078E7" w14:textId="77777777" w:rsidR="009E7022" w:rsidRDefault="009E7022" w:rsidP="00BA0EEF">
            <w:pPr>
              <w:spacing w:before="120" w:after="120"/>
              <w:rPr>
                <w:ins w:id="39" w:author="Jeffkins, David" w:date="2017-03-29T19:45:00Z"/>
                <w:sz w:val="22"/>
                <w:lang w:val="en-GB"/>
              </w:rPr>
            </w:pPr>
            <w:commentRangeStart w:id="40"/>
            <w:ins w:id="41" w:author="Jeffkins, David" w:date="2017-03-29T19:45:00Z">
              <w:r>
                <w:rPr>
                  <w:sz w:val="22"/>
                  <w:lang w:val="en-GB"/>
                </w:rPr>
                <w:t>R0148</w:t>
              </w:r>
            </w:ins>
            <w:commentRangeEnd w:id="40"/>
            <w:ins w:id="42" w:author="Jeffkins, David" w:date="2017-03-29T19:48:00Z">
              <w:r>
                <w:rPr>
                  <w:rStyle w:val="CommentReference"/>
                </w:rPr>
                <w:commentReference w:id="40"/>
              </w:r>
            </w:ins>
          </w:p>
          <w:p w14:paraId="61BBA362" w14:textId="232FD3C8" w:rsidR="00C17EF7" w:rsidRDefault="00C17EF7" w:rsidP="00BA0EEF">
            <w:pPr>
              <w:spacing w:before="120" w:after="120"/>
              <w:rPr>
                <w:sz w:val="22"/>
                <w:lang w:val="en-GB"/>
              </w:rPr>
            </w:pPr>
            <w:del w:id="43" w:author="Jeffkins, David" w:date="2017-03-30T20:44:00Z">
              <w:r w:rsidDel="00931BD8">
                <w:rPr>
                  <w:sz w:val="22"/>
                  <w:lang w:val="en-GB"/>
                </w:rPr>
                <w:delText>e-NAV-148</w:delText>
              </w:r>
            </w:del>
          </w:p>
        </w:tc>
        <w:tc>
          <w:tcPr>
            <w:tcW w:w="5865" w:type="dxa"/>
          </w:tcPr>
          <w:p w14:paraId="7677CA7A" w14:textId="63120306" w:rsidR="00C17EF7" w:rsidRPr="00033773" w:rsidRDefault="00C17EF7" w:rsidP="009724BE">
            <w:pPr>
              <w:spacing w:before="120" w:after="120"/>
              <w:rPr>
                <w:sz w:val="22"/>
                <w:lang w:val="en-GB"/>
              </w:rPr>
            </w:pPr>
            <w:r>
              <w:rPr>
                <w:sz w:val="22"/>
                <w:lang w:val="en-GB"/>
              </w:rPr>
              <w:t>The N</w:t>
            </w:r>
            <w:r w:rsidRPr="009724BE">
              <w:rPr>
                <w:sz w:val="22"/>
                <w:lang w:val="en-GB"/>
              </w:rPr>
              <w:t xml:space="preserve">eed to </w:t>
            </w:r>
            <w:r>
              <w:rPr>
                <w:sz w:val="22"/>
                <w:lang w:val="en-GB"/>
              </w:rPr>
              <w:t>I</w:t>
            </w:r>
            <w:r w:rsidRPr="009724BE">
              <w:rPr>
                <w:sz w:val="22"/>
                <w:lang w:val="en-GB"/>
              </w:rPr>
              <w:t xml:space="preserve">mplement </w:t>
            </w:r>
            <w:r>
              <w:rPr>
                <w:sz w:val="22"/>
                <w:lang w:val="en-GB"/>
              </w:rPr>
              <w:t>R</w:t>
            </w:r>
            <w:r w:rsidRPr="009724BE">
              <w:rPr>
                <w:sz w:val="22"/>
                <w:lang w:val="en-GB"/>
              </w:rPr>
              <w:t xml:space="preserve">egional e-Navigation </w:t>
            </w:r>
            <w:r>
              <w:rPr>
                <w:sz w:val="22"/>
                <w:lang w:val="en-GB"/>
              </w:rPr>
              <w:t>S</w:t>
            </w:r>
            <w:r w:rsidRPr="009724BE">
              <w:rPr>
                <w:sz w:val="22"/>
                <w:lang w:val="en-GB"/>
              </w:rPr>
              <w:t xml:space="preserve">olutions </w:t>
            </w:r>
            <w:r>
              <w:rPr>
                <w:sz w:val="22"/>
                <w:lang w:val="en-GB"/>
              </w:rPr>
              <w:t>B</w:t>
            </w:r>
            <w:r w:rsidRPr="009724BE">
              <w:rPr>
                <w:sz w:val="22"/>
                <w:lang w:val="en-GB"/>
              </w:rPr>
              <w:t xml:space="preserve">ased on </w:t>
            </w:r>
            <w:r>
              <w:rPr>
                <w:sz w:val="22"/>
                <w:lang w:val="en-GB"/>
              </w:rPr>
              <w:t>I</w:t>
            </w:r>
            <w:r w:rsidRPr="009724BE">
              <w:rPr>
                <w:sz w:val="22"/>
                <w:lang w:val="en-GB"/>
              </w:rPr>
              <w:t xml:space="preserve">nternational </w:t>
            </w:r>
            <w:r>
              <w:rPr>
                <w:sz w:val="22"/>
                <w:lang w:val="en-GB"/>
              </w:rPr>
              <w:t>S</w:t>
            </w:r>
            <w:r w:rsidRPr="009724BE">
              <w:rPr>
                <w:sz w:val="22"/>
                <w:lang w:val="en-GB"/>
              </w:rPr>
              <w:t>tandards</w:t>
            </w:r>
          </w:p>
        </w:tc>
      </w:tr>
      <w:tr w:rsidR="00C17EF7" w:rsidRPr="004259CB" w14:paraId="1909AF4F" w14:textId="77777777" w:rsidTr="00C17EF7">
        <w:trPr>
          <w:jc w:val="center"/>
        </w:trPr>
        <w:tc>
          <w:tcPr>
            <w:tcW w:w="2526" w:type="dxa"/>
            <w:vMerge w:val="restart"/>
          </w:tcPr>
          <w:p w14:paraId="4D2788F9" w14:textId="518AF3E2" w:rsidR="00C17EF7" w:rsidRPr="00085375" w:rsidRDefault="00C17EF7" w:rsidP="00BA0EEF">
            <w:pPr>
              <w:spacing w:before="120" w:after="120"/>
              <w:rPr>
                <w:b/>
                <w:sz w:val="22"/>
                <w:lang w:val="en-GB"/>
              </w:rPr>
            </w:pPr>
            <w:r w:rsidRPr="00C17EF7">
              <w:rPr>
                <w:b/>
                <w:sz w:val="22"/>
                <w:lang w:val="en-GB"/>
              </w:rPr>
              <w:t>Data models and data encoding (IVEF, S-100, S-200, Application Specific Messages)</w:t>
            </w:r>
          </w:p>
        </w:tc>
        <w:tc>
          <w:tcPr>
            <w:tcW w:w="1356" w:type="dxa"/>
          </w:tcPr>
          <w:p w14:paraId="07C62A8A" w14:textId="585AB1EB" w:rsidR="00931BD8" w:rsidRDefault="00931BD8" w:rsidP="00BA0EEF">
            <w:pPr>
              <w:spacing w:before="120" w:after="120"/>
              <w:rPr>
                <w:ins w:id="44" w:author="Jeffkins, David" w:date="2017-03-30T20:44:00Z"/>
                <w:sz w:val="22"/>
                <w:lang w:val="en-GB"/>
              </w:rPr>
            </w:pPr>
            <w:ins w:id="45" w:author="Jeffkins, David" w:date="2017-03-30T20:44:00Z">
              <w:r>
                <w:rPr>
                  <w:sz w:val="22"/>
                  <w:lang w:val="en-GB"/>
                </w:rPr>
                <w:t>R0144</w:t>
              </w:r>
            </w:ins>
          </w:p>
          <w:p w14:paraId="00BE882F" w14:textId="296326E0" w:rsidR="00C17EF7" w:rsidRDefault="00C17EF7" w:rsidP="00BA0EEF">
            <w:pPr>
              <w:spacing w:before="120" w:after="120"/>
              <w:rPr>
                <w:sz w:val="22"/>
                <w:lang w:val="en-GB"/>
              </w:rPr>
            </w:pPr>
            <w:del w:id="46" w:author="Jeffkins, David" w:date="2017-03-30T20:44:00Z">
              <w:r w:rsidDel="00931BD8">
                <w:rPr>
                  <w:sz w:val="22"/>
                  <w:lang w:val="en-GB"/>
                </w:rPr>
                <w:delText>e-NAV-144</w:delText>
              </w:r>
            </w:del>
          </w:p>
        </w:tc>
        <w:tc>
          <w:tcPr>
            <w:tcW w:w="5865" w:type="dxa"/>
          </w:tcPr>
          <w:p w14:paraId="287B30BE" w14:textId="2A693EEB" w:rsidR="00C17EF7" w:rsidRPr="00033773" w:rsidRDefault="00C17EF7" w:rsidP="00BA0EEF">
            <w:pPr>
              <w:spacing w:before="120" w:after="120"/>
              <w:rPr>
                <w:sz w:val="22"/>
                <w:lang w:val="en-GB"/>
              </w:rPr>
            </w:pPr>
            <w:r w:rsidRPr="00C17EF7">
              <w:rPr>
                <w:sz w:val="22"/>
                <w:lang w:val="en-GB"/>
              </w:rPr>
              <w:t>Harmonized implementation of Application Specific Message</w:t>
            </w:r>
            <w:r>
              <w:rPr>
                <w:sz w:val="22"/>
                <w:lang w:val="en-GB"/>
              </w:rPr>
              <w:t>s</w:t>
            </w:r>
            <w:r w:rsidRPr="00C17EF7">
              <w:rPr>
                <w:sz w:val="22"/>
                <w:lang w:val="en-GB"/>
              </w:rPr>
              <w:t xml:space="preserve"> (ASM</w:t>
            </w:r>
            <w:del w:id="47" w:author="Jeffkins, David" w:date="2017-03-29T19:38:00Z">
              <w:r w:rsidDel="009E7022">
                <w:rPr>
                  <w:sz w:val="22"/>
                  <w:lang w:val="en-GB"/>
                </w:rPr>
                <w:delText>s</w:delText>
              </w:r>
            </w:del>
            <w:r w:rsidRPr="00C17EF7">
              <w:rPr>
                <w:sz w:val="22"/>
                <w:lang w:val="en-GB"/>
              </w:rPr>
              <w:t>)</w:t>
            </w:r>
          </w:p>
        </w:tc>
      </w:tr>
      <w:tr w:rsidR="00C17EF7" w:rsidRPr="004259CB" w14:paraId="7919D3E6" w14:textId="77777777" w:rsidTr="00C17EF7">
        <w:trPr>
          <w:jc w:val="center"/>
        </w:trPr>
        <w:tc>
          <w:tcPr>
            <w:tcW w:w="2526" w:type="dxa"/>
            <w:vMerge/>
          </w:tcPr>
          <w:p w14:paraId="23973737" w14:textId="421D7ACB" w:rsidR="00C17EF7" w:rsidRPr="00085375" w:rsidRDefault="00C17EF7" w:rsidP="00BA0EEF">
            <w:pPr>
              <w:spacing w:before="120" w:after="120"/>
              <w:rPr>
                <w:b/>
                <w:sz w:val="22"/>
                <w:lang w:val="en-GB"/>
              </w:rPr>
            </w:pPr>
          </w:p>
        </w:tc>
        <w:tc>
          <w:tcPr>
            <w:tcW w:w="1356" w:type="dxa"/>
          </w:tcPr>
          <w:p w14:paraId="2A6870A5" w14:textId="77777777" w:rsidR="00931BD8" w:rsidRDefault="00931BD8" w:rsidP="00BA0EEF">
            <w:pPr>
              <w:spacing w:before="120" w:after="120"/>
              <w:rPr>
                <w:ins w:id="48" w:author="Jeffkins, David" w:date="2017-03-30T20:44:00Z"/>
                <w:sz w:val="22"/>
                <w:lang w:val="en-GB"/>
              </w:rPr>
            </w:pPr>
            <w:ins w:id="49" w:author="Jeffkins, David" w:date="2017-03-30T20:44:00Z">
              <w:r>
                <w:rPr>
                  <w:sz w:val="22"/>
                  <w:lang w:val="en-GB"/>
                </w:rPr>
                <w:t>R0147</w:t>
              </w:r>
            </w:ins>
          </w:p>
          <w:p w14:paraId="7B2DFC13" w14:textId="7F48245F" w:rsidR="00C17EF7" w:rsidRDefault="00C17EF7" w:rsidP="00BA0EEF">
            <w:pPr>
              <w:spacing w:before="120" w:after="120"/>
              <w:rPr>
                <w:sz w:val="22"/>
                <w:lang w:val="en-GB"/>
              </w:rPr>
            </w:pPr>
            <w:del w:id="50" w:author="Jeffkins, David" w:date="2017-03-30T20:44:00Z">
              <w:r w:rsidDel="00931BD8">
                <w:rPr>
                  <w:sz w:val="22"/>
                  <w:lang w:val="en-GB"/>
                </w:rPr>
                <w:delText>e-NAV-147</w:delText>
              </w:r>
            </w:del>
          </w:p>
        </w:tc>
        <w:tc>
          <w:tcPr>
            <w:tcW w:w="5865" w:type="dxa"/>
          </w:tcPr>
          <w:p w14:paraId="2E2C6B36" w14:textId="3433429D" w:rsidR="00C17EF7" w:rsidRPr="00033773" w:rsidRDefault="00C17EF7" w:rsidP="00BA0EEF">
            <w:pPr>
              <w:spacing w:before="120" w:after="120"/>
              <w:rPr>
                <w:sz w:val="22"/>
                <w:lang w:val="en-GB"/>
              </w:rPr>
            </w:pPr>
            <w:r w:rsidRPr="00C17EF7">
              <w:rPr>
                <w:sz w:val="22"/>
                <w:lang w:val="en-GB"/>
              </w:rPr>
              <w:t>Product Specification Development and Management</w:t>
            </w:r>
          </w:p>
        </w:tc>
      </w:tr>
      <w:tr w:rsidR="00C17EF7" w:rsidRPr="004259CB" w14:paraId="3B544BD6" w14:textId="77777777" w:rsidTr="00C17EF7">
        <w:trPr>
          <w:jc w:val="center"/>
        </w:trPr>
        <w:tc>
          <w:tcPr>
            <w:tcW w:w="2526" w:type="dxa"/>
            <w:vMerge/>
          </w:tcPr>
          <w:p w14:paraId="53502410" w14:textId="03B62F7B" w:rsidR="00C17EF7" w:rsidRPr="00085375" w:rsidRDefault="00C17EF7" w:rsidP="00BA0EEF">
            <w:pPr>
              <w:spacing w:before="120" w:after="120"/>
              <w:rPr>
                <w:b/>
                <w:sz w:val="22"/>
                <w:lang w:val="en-GB"/>
              </w:rPr>
            </w:pPr>
          </w:p>
        </w:tc>
        <w:tc>
          <w:tcPr>
            <w:tcW w:w="1356" w:type="dxa"/>
          </w:tcPr>
          <w:p w14:paraId="5ABB0742" w14:textId="541246DE" w:rsidR="009E7022" w:rsidRDefault="009E7022" w:rsidP="00BA0EEF">
            <w:pPr>
              <w:spacing w:before="120" w:after="120"/>
              <w:rPr>
                <w:ins w:id="51" w:author="Jeffkins, David" w:date="2017-03-29T19:45:00Z"/>
                <w:sz w:val="22"/>
                <w:lang w:val="en-GB"/>
              </w:rPr>
            </w:pPr>
            <w:ins w:id="52" w:author="Jeffkins, David" w:date="2017-03-29T19:45:00Z">
              <w:r>
                <w:rPr>
                  <w:sz w:val="22"/>
                  <w:lang w:val="en-GB"/>
                </w:rPr>
                <w:t>R0145</w:t>
              </w:r>
            </w:ins>
          </w:p>
          <w:p w14:paraId="44844CE8" w14:textId="0DA8548A" w:rsidR="00C17EF7" w:rsidRDefault="00C17EF7" w:rsidP="00BA0EEF">
            <w:pPr>
              <w:spacing w:before="120" w:after="120"/>
              <w:rPr>
                <w:sz w:val="22"/>
                <w:lang w:val="en-GB"/>
              </w:rPr>
            </w:pPr>
            <w:del w:id="53" w:author="Jeffkins, David" w:date="2017-03-30T20:44:00Z">
              <w:r w:rsidDel="00931BD8">
                <w:rPr>
                  <w:sz w:val="22"/>
                  <w:lang w:val="en-GB"/>
                </w:rPr>
                <w:delText>V-145</w:delText>
              </w:r>
            </w:del>
          </w:p>
        </w:tc>
        <w:tc>
          <w:tcPr>
            <w:tcW w:w="5865" w:type="dxa"/>
          </w:tcPr>
          <w:p w14:paraId="22874AFB" w14:textId="2BA12312" w:rsidR="00C17EF7" w:rsidRPr="00033773" w:rsidRDefault="00C17EF7" w:rsidP="00BA0EEF">
            <w:pPr>
              <w:spacing w:before="120" w:after="120"/>
              <w:rPr>
                <w:sz w:val="22"/>
                <w:lang w:val="en-GB"/>
              </w:rPr>
            </w:pPr>
            <w:r w:rsidRPr="00C17EF7">
              <w:rPr>
                <w:sz w:val="22"/>
                <w:lang w:val="en-GB"/>
              </w:rPr>
              <w:t>The Inter-VTS Exchange Format (IVEF) Service</w:t>
            </w:r>
          </w:p>
        </w:tc>
      </w:tr>
    </w:tbl>
    <w:p w14:paraId="05EE7EB0" w14:textId="77777777" w:rsidR="004259CB" w:rsidRPr="004259CB" w:rsidRDefault="004259CB" w:rsidP="004259CB">
      <w:pPr>
        <w:rPr>
          <w:lang w:val="en-GB"/>
        </w:rPr>
      </w:pPr>
      <w:bookmarkStart w:id="54" w:name="_Toc432687601"/>
      <w:bookmarkEnd w:id="54"/>
    </w:p>
    <w:p w14:paraId="040E162C" w14:textId="24314620" w:rsidR="004259CB" w:rsidRPr="004259CB" w:rsidRDefault="004259CB" w:rsidP="004259CB">
      <w:pPr>
        <w:pStyle w:val="BodyText"/>
      </w:pPr>
      <w:r w:rsidRPr="004259CB">
        <w:t xml:space="preserve">The following Recommendations are </w:t>
      </w:r>
      <w:r w:rsidRPr="004259CB">
        <w:rPr>
          <w:b/>
        </w:rPr>
        <w:t>Informative</w:t>
      </w:r>
      <w:r w:rsidRPr="004259CB">
        <w:t xml:space="preserve"> provisions and </w:t>
      </w:r>
      <w:r w:rsidRPr="006F488D">
        <w:rPr>
          <w:b/>
        </w:rPr>
        <w:t>should</w:t>
      </w:r>
      <w:r w:rsidRPr="004259CB">
        <w:t xml:space="preserve"> be observed if compliance with this Standard is claimed.</w:t>
      </w:r>
    </w:p>
    <w:tbl>
      <w:tblPr>
        <w:tblStyle w:val="TableGrid"/>
        <w:tblW w:w="0" w:type="auto"/>
        <w:jc w:val="center"/>
        <w:tblLayout w:type="fixed"/>
        <w:tblLook w:val="04A0" w:firstRow="1" w:lastRow="0" w:firstColumn="1" w:lastColumn="0" w:noHBand="0" w:noVBand="1"/>
      </w:tblPr>
      <w:tblGrid>
        <w:gridCol w:w="2526"/>
        <w:gridCol w:w="1356"/>
        <w:gridCol w:w="5865"/>
      </w:tblGrid>
      <w:tr w:rsidR="004259CB" w:rsidRPr="004259CB" w14:paraId="32397F63" w14:textId="77777777" w:rsidTr="00C17EF7">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1356"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865"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850E7F" w:rsidRPr="004259CB" w14:paraId="4F97AEAA" w14:textId="77777777" w:rsidTr="00C17EF7">
        <w:trPr>
          <w:jc w:val="center"/>
        </w:trPr>
        <w:tc>
          <w:tcPr>
            <w:tcW w:w="2526" w:type="dxa"/>
          </w:tcPr>
          <w:p w14:paraId="3959D71B" w14:textId="0F17007C" w:rsidR="00850E7F" w:rsidRDefault="00C17EF7" w:rsidP="00BA0EEF">
            <w:pPr>
              <w:spacing w:before="120" w:after="120"/>
              <w:rPr>
                <w:b/>
                <w:sz w:val="22"/>
                <w:lang w:val="en-GB"/>
              </w:rPr>
            </w:pPr>
            <w:r w:rsidRPr="00C17EF7">
              <w:rPr>
                <w:b/>
                <w:sz w:val="22"/>
                <w:lang w:val="en-GB"/>
              </w:rPr>
              <w:t>Data exchange systems (Traffic Information)</w:t>
            </w:r>
          </w:p>
        </w:tc>
        <w:tc>
          <w:tcPr>
            <w:tcW w:w="1356" w:type="dxa"/>
            <w:vAlign w:val="center"/>
          </w:tcPr>
          <w:p w14:paraId="469E0106" w14:textId="0DBA44D1" w:rsidR="00850E7F" w:rsidRDefault="00C17EF7" w:rsidP="00BA0EEF">
            <w:pPr>
              <w:spacing w:before="120" w:after="120"/>
              <w:rPr>
                <w:sz w:val="22"/>
                <w:lang w:val="en-GB"/>
              </w:rPr>
            </w:pPr>
            <w:commentRangeStart w:id="55"/>
            <w:del w:id="56" w:author="Jeffkins, David" w:date="2017-03-29T19:46:00Z">
              <w:r w:rsidDel="009E7022">
                <w:rPr>
                  <w:sz w:val="22"/>
                  <w:lang w:val="en-GB"/>
                </w:rPr>
                <w:delText>E-142</w:delText>
              </w:r>
            </w:del>
            <w:commentRangeEnd w:id="55"/>
            <w:r w:rsidR="009E7022">
              <w:rPr>
                <w:rStyle w:val="CommentReference"/>
              </w:rPr>
              <w:commentReference w:id="55"/>
            </w:r>
          </w:p>
        </w:tc>
        <w:tc>
          <w:tcPr>
            <w:tcW w:w="5865" w:type="dxa"/>
            <w:vAlign w:val="center"/>
          </w:tcPr>
          <w:p w14:paraId="0DBFE7B6" w14:textId="77777777" w:rsidR="00850E7F" w:rsidRDefault="00C17EF7" w:rsidP="00BA0EEF">
            <w:pPr>
              <w:spacing w:before="120" w:after="120"/>
              <w:rPr>
                <w:ins w:id="57" w:author="Jeffkins, David" w:date="2017-03-30T20:45:00Z"/>
                <w:sz w:val="22"/>
                <w:lang w:val="en-GB"/>
              </w:rPr>
            </w:pPr>
            <w:del w:id="58" w:author="Jeffkins, David" w:date="2017-03-29T19:46:00Z">
              <w:r w:rsidRPr="00C17EF7" w:rsidDel="009E7022">
                <w:rPr>
                  <w:sz w:val="22"/>
                  <w:lang w:val="en-GB"/>
                </w:rPr>
                <w:delText>Maritime Data Sharing 'IALA-NET'</w:delText>
              </w:r>
            </w:del>
          </w:p>
          <w:p w14:paraId="369A1155" w14:textId="1628DFBA" w:rsidR="00931BD8" w:rsidRPr="00085375" w:rsidRDefault="00931BD8" w:rsidP="00BA0EEF">
            <w:pPr>
              <w:spacing w:before="120" w:after="120"/>
              <w:rPr>
                <w:sz w:val="22"/>
                <w:lang w:val="en-GB"/>
              </w:rPr>
            </w:pPr>
            <w:ins w:id="59" w:author="Jeffkins, David" w:date="2017-03-30T20:45:00Z">
              <w:r>
                <w:rPr>
                  <w:sz w:val="22"/>
                  <w:lang w:val="en-GB"/>
                </w:rPr>
                <w:t>Not applicable</w:t>
              </w:r>
            </w:ins>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60" w:name="_Toc464136443"/>
      <w:bookmarkStart w:id="61" w:name="_Toc464139609"/>
      <w:r w:rsidRPr="004259CB">
        <w:rPr>
          <w:caps w:val="0"/>
        </w:rPr>
        <w:t>SUPPLEMENTARY ELEMENTS</w:t>
      </w:r>
      <w:bookmarkEnd w:id="60"/>
      <w:bookmarkEnd w:id="61"/>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2977FB14" w:rsidR="004259CB" w:rsidRPr="004259CB" w:rsidRDefault="004259CB" w:rsidP="004259CB">
      <w:pPr>
        <w:pStyle w:val="Heading1"/>
        <w:tabs>
          <w:tab w:val="clear" w:pos="0"/>
        </w:tabs>
        <w:spacing w:before="0"/>
        <w:ind w:left="0" w:firstLine="0"/>
        <w:rPr>
          <w:caps w:val="0"/>
        </w:rPr>
      </w:pPr>
      <w:bookmarkStart w:id="62" w:name="_Toc464033448"/>
      <w:bookmarkStart w:id="63" w:name="_Toc464136444"/>
      <w:bookmarkStart w:id="64" w:name="_Toc464139610"/>
      <w:r w:rsidRPr="004259CB">
        <w:rPr>
          <w:caps w:val="0"/>
        </w:rPr>
        <w:t>ADOPTION OF AND AMENDMENT OF STANDARDS</w:t>
      </w:r>
      <w:bookmarkEnd w:id="62"/>
      <w:bookmarkEnd w:id="63"/>
      <w:bookmarkEnd w:id="64"/>
    </w:p>
    <w:p w14:paraId="62034E75" w14:textId="77777777" w:rsidR="004259CB" w:rsidRPr="004259CB" w:rsidRDefault="004259CB" w:rsidP="004259CB">
      <w:pPr>
        <w:pStyle w:val="Sparationtitre1"/>
        <w:rPr>
          <w:lang w:val="en-GB"/>
        </w:rPr>
      </w:pPr>
    </w:p>
    <w:p w14:paraId="33E5B8DE" w14:textId="77777777" w:rsidR="004259CB" w:rsidRPr="004259CB" w:rsidRDefault="004259CB" w:rsidP="004259CB">
      <w:pPr>
        <w:pStyle w:val="BodyText"/>
      </w:pPr>
      <w:r w:rsidRPr="004259CB">
        <w:t>IALA Standards may be adopted or amended by a majority vote at a General Assembly of national members.</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65" w:name="_Toc464033449"/>
      <w:bookmarkStart w:id="66" w:name="_Toc455589152"/>
      <w:bookmarkStart w:id="67" w:name="_Toc455589153"/>
      <w:bookmarkStart w:id="68" w:name="_Toc455589154"/>
      <w:bookmarkStart w:id="69" w:name="_Toc455589155"/>
      <w:bookmarkStart w:id="70" w:name="_Toc455589156"/>
      <w:bookmarkStart w:id="71" w:name="_Toc455589157"/>
      <w:bookmarkStart w:id="72" w:name="_Toc455589158"/>
      <w:bookmarkStart w:id="73" w:name="_Toc455589159"/>
      <w:bookmarkStart w:id="74" w:name="_Toc455589160"/>
      <w:bookmarkStart w:id="75" w:name="_Toc455589161"/>
      <w:bookmarkStart w:id="76" w:name="_Toc455589162"/>
      <w:bookmarkStart w:id="77" w:name="_Toc455589163"/>
      <w:bookmarkStart w:id="78" w:name="_Toc455589164"/>
      <w:bookmarkStart w:id="79" w:name="_Toc455589165"/>
      <w:bookmarkStart w:id="80" w:name="_Toc455589166"/>
      <w:bookmarkStart w:id="81" w:name="_Toc455589167"/>
      <w:bookmarkStart w:id="82" w:name="_Toc455589168"/>
      <w:bookmarkStart w:id="83" w:name="_Toc455589169"/>
      <w:bookmarkStart w:id="84" w:name="_Toc455589170"/>
      <w:bookmarkStart w:id="85" w:name="_Toc455589171"/>
      <w:bookmarkStart w:id="86" w:name="_Toc464033450"/>
      <w:bookmarkStart w:id="87" w:name="_Toc464033451"/>
      <w:bookmarkStart w:id="88" w:name="_Toc432687611"/>
      <w:bookmarkStart w:id="89" w:name="_Toc464033452"/>
      <w:bookmarkStart w:id="90" w:name="_Toc464136445"/>
      <w:bookmarkStart w:id="91" w:name="_Toc464139611"/>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4259CB">
        <w:rPr>
          <w:caps w:val="0"/>
        </w:rPr>
        <w:t>DOCUMENT HISTORY</w:t>
      </w:r>
      <w:bookmarkEnd w:id="88"/>
      <w:bookmarkEnd w:id="89"/>
      <w:bookmarkEnd w:id="90"/>
      <w:bookmarkEnd w:id="91"/>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lastRenderedPageBreak/>
              <w:t>Date</w:t>
            </w:r>
          </w:p>
        </w:tc>
        <w:tc>
          <w:tcPr>
            <w:tcW w:w="2268" w:type="dxa"/>
            <w:vAlign w:val="center"/>
          </w:tcPr>
          <w:p w14:paraId="149C13AF" w14:textId="77777777" w:rsidR="004259CB" w:rsidRPr="00BA0733" w:rsidRDefault="004259CB" w:rsidP="00BA0733">
            <w:pPr>
              <w:spacing w:before="120" w:after="120"/>
              <w:rPr>
                <w:b/>
                <w:sz w:val="22"/>
                <w:lang w:val="en-GB"/>
              </w:rPr>
            </w:pPr>
            <w:r w:rsidRPr="00BA0733">
              <w:rPr>
                <w:b/>
                <w:sz w:val="22"/>
                <w:lang w:val="en-GB"/>
              </w:rPr>
              <w:t>Amendment 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77777777" w:rsidR="004259CB" w:rsidRPr="00BA0733" w:rsidRDefault="004259CB" w:rsidP="00BA0733">
            <w:pPr>
              <w:spacing w:before="120" w:after="120"/>
              <w:rPr>
                <w:sz w:val="22"/>
                <w:lang w:val="en-GB"/>
              </w:rPr>
            </w:pPr>
            <w:r w:rsidRPr="00BA0733">
              <w:rPr>
                <w:sz w:val="22"/>
                <w:lang w:val="en-GB"/>
              </w:rPr>
              <w:t>2018-06-01</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43EBD1CC" w:rsidR="004259CB" w:rsidRPr="00BA0733" w:rsidRDefault="004259CB" w:rsidP="00BA0733">
            <w:pPr>
              <w:spacing w:before="120" w:after="120"/>
              <w:rPr>
                <w:sz w:val="22"/>
                <w:lang w:val="en-GB"/>
              </w:rPr>
            </w:pPr>
            <w:r w:rsidRPr="00BA0733">
              <w:rPr>
                <w:sz w:val="22"/>
                <w:lang w:val="en-GB"/>
              </w:rPr>
              <w:t xml:space="preserve">General Assembly Resolution, Incheon, </w:t>
            </w:r>
            <w:ins w:id="92" w:author="Jeffkins, David" w:date="2017-03-29T19:39:00Z">
              <w:r w:rsidR="009E7022">
                <w:rPr>
                  <w:sz w:val="22"/>
                  <w:lang w:val="en-GB"/>
                </w:rPr>
                <w:t xml:space="preserve">Republic of </w:t>
              </w:r>
            </w:ins>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18"/>
      <w:headerReference w:type="default" r:id="rId19"/>
      <w:headerReference w:type="first" r:id="rId20"/>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5" w:author="Jeffkins, David" w:date="2017-03-29T19:47:00Z" w:initials="JD">
    <w:p w14:paraId="26999702" w14:textId="6F674869" w:rsidR="009E7022" w:rsidRDefault="009E7022">
      <w:pPr>
        <w:pStyle w:val="CommentText"/>
      </w:pPr>
      <w:r>
        <w:rPr>
          <w:rStyle w:val="CommentReference"/>
        </w:rPr>
        <w:annotationRef/>
      </w:r>
      <w:r>
        <w:t>PAP31-10.2 - Sug</w:t>
      </w:r>
      <w:r w:rsidR="00890D7E">
        <w:t>gests this could be changed to I</w:t>
      </w:r>
      <w:r>
        <w:t>nformative</w:t>
      </w:r>
    </w:p>
  </w:comment>
  <w:comment w:id="40" w:author="Jeffkins, David" w:date="2017-03-29T19:48:00Z" w:initials="JD">
    <w:p w14:paraId="246F6B54" w14:textId="24F4C739" w:rsidR="009E7022" w:rsidRDefault="009E7022">
      <w:pPr>
        <w:pStyle w:val="CommentText"/>
      </w:pPr>
      <w:r>
        <w:rPr>
          <w:rStyle w:val="CommentReference"/>
        </w:rPr>
        <w:annotationRef/>
      </w:r>
      <w:r>
        <w:t>PAP31-10.2 - Sug</w:t>
      </w:r>
      <w:r w:rsidR="00890D7E">
        <w:t>gests this could be changed to I</w:t>
      </w:r>
      <w:r>
        <w:t>nformative</w:t>
      </w:r>
    </w:p>
  </w:comment>
  <w:comment w:id="55" w:author="Jeffkins, David" w:date="2017-03-29T19:46:00Z" w:initials="JD">
    <w:p w14:paraId="0CD7F8BC" w14:textId="4DCFB999" w:rsidR="009E7022" w:rsidRDefault="009E7022">
      <w:pPr>
        <w:pStyle w:val="CommentText"/>
      </w:pPr>
      <w:r>
        <w:rPr>
          <w:rStyle w:val="CommentReference"/>
        </w:rPr>
        <w:annotationRef/>
      </w:r>
      <w:r w:rsidR="00890D7E">
        <w:t xml:space="preserve">PAP33-10.2 - </w:t>
      </w:r>
      <w:r>
        <w:t>Moved to IALA1010 – Risk Management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999702" w15:done="0"/>
  <w15:commentEx w15:paraId="246F6B54" w15:done="0"/>
  <w15:commentEx w15:paraId="0CD7F8B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305DD6" w14:textId="77777777" w:rsidR="00B27E0C" w:rsidRDefault="00B27E0C" w:rsidP="003274DB">
      <w:r>
        <w:separator/>
      </w:r>
    </w:p>
  </w:endnote>
  <w:endnote w:type="continuationSeparator" w:id="0">
    <w:p w14:paraId="47040949" w14:textId="77777777" w:rsidR="00B27E0C" w:rsidRDefault="00B27E0C"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Footer"/>
      <w:rPr>
        <w:lang w:val="en-GB"/>
      </w:rPr>
    </w:pPr>
    <w:r>
      <w:rPr>
        <w:noProof/>
        <w:lang w:val="en-IE" w:eastAsia="en-IE"/>
      </w:rPr>
      <mc:AlternateContent>
        <mc:Choice Requires="wps">
          <w:drawing>
            <wp:anchor distT="0" distB="0" distL="114300" distR="114300" simplePos="0" relativeHeight="251652608" behindDoc="0" locked="0" layoutInCell="1" allowOverlap="1" wp14:anchorId="7BFBF8D0" wp14:editId="4948460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C8CE16"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en-IE" w:eastAsia="en-IE"/>
      </w:rPr>
      <w:drawing>
        <wp:anchor distT="0" distB="0" distL="114300" distR="114300" simplePos="0" relativeHeight="251651584" behindDoc="1" locked="0" layoutInCell="1" allowOverlap="1" wp14:anchorId="6E073939" wp14:editId="74B497D8">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907DF" w:rsidRDefault="00722086" w:rsidP="00CB19DB">
    <w:pPr>
      <w:pStyle w:val="Footerportrait"/>
      <w:rPr>
        <w:rStyle w:val="PageNumber"/>
        <w:szCs w:val="15"/>
      </w:rPr>
    </w:pPr>
    <w:fldSimple w:instr=" STYLEREF &quot;Document type&quot; \* MERGEFORMAT ">
      <w:r w:rsidR="0000675F">
        <w:t>IALA Standard</w:t>
      </w:r>
    </w:fldSimple>
    <w:r w:rsidR="00857580" w:rsidRPr="00C907DF">
      <w:t xml:space="preserve"> </w:t>
    </w:r>
    <w:fldSimple w:instr=" STYLEREF &quot;Document number&quot; \* MERGEFORMAT ">
      <w:r w:rsidR="0000675F">
        <w:t>1070</w:t>
      </w:r>
    </w:fldSimple>
    <w:r w:rsidR="00857580" w:rsidRPr="00C907DF">
      <w:t xml:space="preserve"> –</w:t>
    </w:r>
    <w:r w:rsidR="00857580">
      <w:t xml:space="preserve"> </w:t>
    </w:r>
    <w:fldSimple w:instr=" STYLEREF &quot;Document name&quot; \* MERGEFORMAT ">
      <w:r w:rsidR="0000675F">
        <w:t>Information Services</w:t>
      </w:r>
    </w:fldSimple>
  </w:p>
  <w:p w14:paraId="19BC5EB7" w14:textId="1902E40F" w:rsidR="00857580" w:rsidRPr="00CB19DB" w:rsidRDefault="00722086" w:rsidP="00CB19DB">
    <w:pPr>
      <w:pStyle w:val="Footerportrait"/>
    </w:pPr>
    <w:fldSimple w:instr=" STYLEREF &quot;Edition number&quot; \* MERGEFORMAT ">
      <w:r w:rsidR="0000675F">
        <w:t>Edition 1.0</w:t>
      </w:r>
    </w:fldSimple>
    <w:r w:rsidR="00857580">
      <w:t xml:space="preserve">  </w:t>
    </w:r>
    <w:fldSimple w:instr=" STYLEREF &quot;Document date&quot; \* MERGEFORMAT ">
      <w:r w:rsidR="0000675F">
        <w:t>June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00675F">
      <w:t>5</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993ED" w14:textId="77777777" w:rsidR="00B27E0C" w:rsidRDefault="00B27E0C" w:rsidP="003274DB">
      <w:r>
        <w:separator/>
      </w:r>
    </w:p>
  </w:footnote>
  <w:footnote w:type="continuationSeparator" w:id="0">
    <w:p w14:paraId="36124DC9" w14:textId="77777777" w:rsidR="00B27E0C" w:rsidRDefault="00B27E0C"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0B3EF" w14:textId="3281519E" w:rsidR="006F488D" w:rsidRDefault="00B27E0C">
    <w:pPr>
      <w:pStyle w:val="Header"/>
    </w:pPr>
    <w:r>
      <w:rPr>
        <w:noProof/>
      </w:rPr>
      <w:pict w14:anchorId="1BC012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5"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2A268" w14:textId="528D39CF" w:rsidR="0000675F" w:rsidRDefault="0000675F" w:rsidP="006F488D">
    <w:pPr>
      <w:pStyle w:val="Header"/>
      <w:jc w:val="right"/>
      <w:rPr>
        <w:ins w:id="1" w:author="Seamus Doyle" w:date="2017-03-30T11:28:00Z"/>
        <w:sz w:val="22"/>
        <w:lang w:val="en-GB"/>
      </w:rPr>
    </w:pPr>
    <w:r>
      <w:rPr>
        <w:sz w:val="22"/>
        <w:lang w:val="en-GB"/>
      </w:rPr>
      <w:t>ENG6-11.1.18</w:t>
    </w:r>
  </w:p>
  <w:p w14:paraId="6DD028E7" w14:textId="0EEFA5BA" w:rsidR="00857580" w:rsidRPr="00ED2A8D" w:rsidRDefault="00B27E0C" w:rsidP="006F488D">
    <w:pPr>
      <w:pStyle w:val="Header"/>
      <w:jc w:val="right"/>
      <w:rPr>
        <w:lang w:val="en-GB"/>
      </w:rPr>
    </w:pPr>
    <w:r>
      <w:rPr>
        <w:noProof/>
      </w:rPr>
      <w:pict w14:anchorId="6CD0C2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6"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442889">
      <w:rPr>
        <w:noProof/>
        <w:lang w:val="en-IE" w:eastAsia="en-IE"/>
      </w:rPr>
      <w:drawing>
        <wp:anchor distT="0" distB="0" distL="114300" distR="114300" simplePos="0" relativeHeight="251657216" behindDoc="1" locked="0" layoutInCell="1" allowOverlap="1" wp14:anchorId="03207D6E" wp14:editId="6A67A0DF">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0675F">
      <w:rPr>
        <w:sz w:val="22"/>
        <w:lang w:val="en-GB"/>
      </w:rPr>
      <w:t xml:space="preserve">Formerly </w:t>
    </w:r>
    <w:r w:rsidR="006F488D">
      <w:rPr>
        <w:sz w:val="22"/>
        <w:lang w:val="en-GB"/>
      </w:rPr>
      <w:t>C63-8.4.1.7</w:t>
    </w:r>
  </w:p>
  <w:p w14:paraId="65BE1D94" w14:textId="77777777" w:rsidR="00857580" w:rsidRPr="00ED2A8D" w:rsidRDefault="00857580" w:rsidP="008747E0">
    <w:pPr>
      <w:pStyle w:val="Header"/>
      <w:rPr>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IE" w:eastAsia="en-IE"/>
      </w:rPr>
      <w:drawing>
        <wp:anchor distT="0" distB="0" distL="114300" distR="114300" simplePos="0" relativeHeight="251660288" behindDoc="1" locked="0" layoutInCell="1" allowOverlap="1" wp14:anchorId="7FD87733" wp14:editId="24937DA7">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5F16C" w14:textId="31D9284F" w:rsidR="006F488D" w:rsidRDefault="00B27E0C">
    <w:pPr>
      <w:pStyle w:val="Header"/>
    </w:pPr>
    <w:r>
      <w:rPr>
        <w:noProof/>
      </w:rPr>
      <w:pict w14:anchorId="272782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4"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CC9FF" w14:textId="2B26497F" w:rsidR="006F488D" w:rsidRDefault="00B27E0C">
    <w:pPr>
      <w:pStyle w:val="Header"/>
    </w:pPr>
    <w:r>
      <w:rPr>
        <w:noProof/>
      </w:rPr>
      <w:pict w14:anchorId="7B4899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8"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343F4E2F" w:rsidR="00857580" w:rsidRPr="00ED2A8D" w:rsidRDefault="00B27E0C" w:rsidP="008747E0">
    <w:pPr>
      <w:pStyle w:val="Header"/>
      <w:rPr>
        <w:lang w:val="en-GB"/>
      </w:rPr>
    </w:pPr>
    <w:r>
      <w:rPr>
        <w:noProof/>
      </w:rPr>
      <w:pict w14:anchorId="5D1CC8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9" o:spid="_x0000_s2056" type="#_x0000_t136" style="position:absolute;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IE" w:eastAsia="en-IE"/>
      </w:rPr>
      <w:drawing>
        <wp:anchor distT="0" distB="0" distL="114300" distR="114300" simplePos="0" relativeHeight="251655680" behindDoc="1" locked="0" layoutInCell="1" allowOverlap="1" wp14:anchorId="622BD764" wp14:editId="4F3236F9">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5834DA60" w:rsidR="00857580" w:rsidRPr="00ED2A8D" w:rsidRDefault="006F488D" w:rsidP="006F488D">
    <w:pPr>
      <w:pStyle w:val="Header"/>
      <w:jc w:val="right"/>
      <w:rPr>
        <w:lang w:val="en-GB"/>
      </w:rPr>
    </w:pPr>
    <w:r>
      <w:rPr>
        <w:sz w:val="22"/>
        <w:lang w:val="en-GB"/>
      </w:rPr>
      <w:t>C63-8.4.1.7</w:t>
    </w: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652F5" w14:textId="62F0C4D4" w:rsidR="006F488D" w:rsidRDefault="00B27E0C">
    <w:pPr>
      <w:pStyle w:val="Header"/>
    </w:pPr>
    <w:r>
      <w:rPr>
        <w:noProof/>
      </w:rPr>
      <w:pict w14:anchorId="064D6A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7"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BCF99" w14:textId="7D96DD7D" w:rsidR="006F488D" w:rsidRDefault="00B27E0C">
    <w:pPr>
      <w:pStyle w:val="Header"/>
    </w:pPr>
    <w:r>
      <w:rPr>
        <w:noProof/>
      </w:rPr>
      <w:pict w14:anchorId="0A7D2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41"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1943A" w14:textId="198A8556" w:rsidR="00857580" w:rsidRPr="00AB623C" w:rsidRDefault="00B27E0C" w:rsidP="006F488D">
    <w:pPr>
      <w:pStyle w:val="Header"/>
      <w:jc w:val="right"/>
      <w:rPr>
        <w:lang w:val="en-GB"/>
      </w:rPr>
    </w:pPr>
    <w:r>
      <w:rPr>
        <w:noProof/>
      </w:rPr>
      <w:pict w14:anchorId="2D11A8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42"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F488D">
      <w:rPr>
        <w:sz w:val="22"/>
        <w:lang w:val="en-GB"/>
      </w:rPr>
      <w:t>C63-8.4.1.7</w:t>
    </w:r>
    <w:r w:rsidR="00857580">
      <w:rPr>
        <w:noProof/>
        <w:lang w:val="en-IE" w:eastAsia="en-IE"/>
      </w:rPr>
      <w:drawing>
        <wp:anchor distT="0" distB="0" distL="114300" distR="114300" simplePos="0" relativeHeight="251654656" behindDoc="1" locked="0" layoutInCell="1" allowOverlap="1" wp14:anchorId="7265616B" wp14:editId="5473D1E3">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E3D37" w14:textId="6BB74142" w:rsidR="006F488D" w:rsidRDefault="00B27E0C">
    <w:pPr>
      <w:pStyle w:val="Header"/>
    </w:pPr>
    <w:r>
      <w:rPr>
        <w:noProof/>
      </w:rPr>
      <w:pict w14:anchorId="629791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40"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CB601E4"/>
    <w:lvl w:ilvl="0">
      <w:start w:val="1"/>
      <w:numFmt w:val="decimal"/>
      <w:lvlText w:val="%1."/>
      <w:lvlJc w:val="left"/>
      <w:pPr>
        <w:tabs>
          <w:tab w:val="num" w:pos="1492"/>
        </w:tabs>
        <w:ind w:left="1492" w:hanging="360"/>
      </w:pPr>
    </w:lvl>
  </w:abstractNum>
  <w:abstractNum w:abstractNumId="2">
    <w:nsid w:val="FFFFFF7D"/>
    <w:multiLevelType w:val="singleLevel"/>
    <w:tmpl w:val="C79C2F32"/>
    <w:lvl w:ilvl="0">
      <w:start w:val="1"/>
      <w:numFmt w:val="decimal"/>
      <w:lvlText w:val="%1."/>
      <w:lvlJc w:val="left"/>
      <w:pPr>
        <w:tabs>
          <w:tab w:val="num" w:pos="1209"/>
        </w:tabs>
        <w:ind w:left="1209" w:hanging="360"/>
      </w:pPr>
    </w:lvl>
  </w:abstractNum>
  <w:abstractNum w:abstractNumId="3">
    <w:nsid w:val="FFFFFF7E"/>
    <w:multiLevelType w:val="singleLevel"/>
    <w:tmpl w:val="FFE0CBF2"/>
    <w:lvl w:ilvl="0">
      <w:start w:val="1"/>
      <w:numFmt w:val="decimal"/>
      <w:lvlText w:val="%1."/>
      <w:lvlJc w:val="left"/>
      <w:pPr>
        <w:tabs>
          <w:tab w:val="num" w:pos="926"/>
        </w:tabs>
        <w:ind w:left="926" w:hanging="360"/>
      </w:pPr>
    </w:lvl>
  </w:abstractNum>
  <w:abstractNum w:abstractNumId="4">
    <w:nsid w:val="FFFFFF7F"/>
    <w:multiLevelType w:val="singleLevel"/>
    <w:tmpl w:val="7AD845B2"/>
    <w:lvl w:ilvl="0">
      <w:start w:val="1"/>
      <w:numFmt w:val="decimal"/>
      <w:lvlText w:val="%1."/>
      <w:lvlJc w:val="left"/>
      <w:pPr>
        <w:tabs>
          <w:tab w:val="num" w:pos="643"/>
        </w:tabs>
        <w:ind w:left="643" w:hanging="360"/>
      </w:pPr>
    </w:lvl>
  </w:abstractNum>
  <w:abstractNum w:abstractNumId="5">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C424F76"/>
    <w:lvl w:ilvl="0">
      <w:start w:val="1"/>
      <w:numFmt w:val="decimal"/>
      <w:lvlText w:val="%1."/>
      <w:lvlJc w:val="left"/>
      <w:pPr>
        <w:tabs>
          <w:tab w:val="num" w:pos="360"/>
        </w:tabs>
        <w:ind w:left="360" w:hanging="360"/>
      </w:pPr>
    </w:lvl>
  </w:abstractNum>
  <w:abstractNum w:abstractNumId="1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Jeffkins, David">
    <w15:presenceInfo w15:providerId="AD" w15:userId="S-1-5-21-1084369397-1995186422-1254182886-4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98"/>
    <w:rsid w:val="0000675F"/>
    <w:rsid w:val="00016EAF"/>
    <w:rsid w:val="00033773"/>
    <w:rsid w:val="00085375"/>
    <w:rsid w:val="000C711B"/>
    <w:rsid w:val="000D4C23"/>
    <w:rsid w:val="000E5B53"/>
    <w:rsid w:val="001349DB"/>
    <w:rsid w:val="0013794D"/>
    <w:rsid w:val="00192FEB"/>
    <w:rsid w:val="001B1140"/>
    <w:rsid w:val="001C3592"/>
    <w:rsid w:val="001E416D"/>
    <w:rsid w:val="00203BE2"/>
    <w:rsid w:val="002204DA"/>
    <w:rsid w:val="00265AFA"/>
    <w:rsid w:val="0027175D"/>
    <w:rsid w:val="002B6679"/>
    <w:rsid w:val="00304DD8"/>
    <w:rsid w:val="003236FC"/>
    <w:rsid w:val="003274DB"/>
    <w:rsid w:val="003476DC"/>
    <w:rsid w:val="003500F2"/>
    <w:rsid w:val="00366678"/>
    <w:rsid w:val="00383110"/>
    <w:rsid w:val="003C7C34"/>
    <w:rsid w:val="004028D6"/>
    <w:rsid w:val="00406B02"/>
    <w:rsid w:val="004259CB"/>
    <w:rsid w:val="00434EE8"/>
    <w:rsid w:val="00441393"/>
    <w:rsid w:val="00456F10"/>
    <w:rsid w:val="00457308"/>
    <w:rsid w:val="00480184"/>
    <w:rsid w:val="00496E8D"/>
    <w:rsid w:val="004A4A3F"/>
    <w:rsid w:val="004C7C5C"/>
    <w:rsid w:val="004E2F16"/>
    <w:rsid w:val="004F505B"/>
    <w:rsid w:val="00526234"/>
    <w:rsid w:val="0053726A"/>
    <w:rsid w:val="00553495"/>
    <w:rsid w:val="00556CF6"/>
    <w:rsid w:val="00586F09"/>
    <w:rsid w:val="005A181A"/>
    <w:rsid w:val="0060160B"/>
    <w:rsid w:val="00603E5A"/>
    <w:rsid w:val="006127AC"/>
    <w:rsid w:val="006654C7"/>
    <w:rsid w:val="00666061"/>
    <w:rsid w:val="00680F99"/>
    <w:rsid w:val="006A4DA5"/>
    <w:rsid w:val="006C24DF"/>
    <w:rsid w:val="006C748C"/>
    <w:rsid w:val="006F2D13"/>
    <w:rsid w:val="006F488D"/>
    <w:rsid w:val="0070191F"/>
    <w:rsid w:val="00722086"/>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431CF"/>
    <w:rsid w:val="00850E7F"/>
    <w:rsid w:val="00857580"/>
    <w:rsid w:val="008747E0"/>
    <w:rsid w:val="00890D7E"/>
    <w:rsid w:val="008E2A55"/>
    <w:rsid w:val="009210BC"/>
    <w:rsid w:val="00931BD8"/>
    <w:rsid w:val="009330EF"/>
    <w:rsid w:val="009414E6"/>
    <w:rsid w:val="00971591"/>
    <w:rsid w:val="009724BE"/>
    <w:rsid w:val="00974E99"/>
    <w:rsid w:val="009764FA"/>
    <w:rsid w:val="00980192"/>
    <w:rsid w:val="009B3B25"/>
    <w:rsid w:val="009C79E3"/>
    <w:rsid w:val="009E16EC"/>
    <w:rsid w:val="009E7022"/>
    <w:rsid w:val="009E79A1"/>
    <w:rsid w:val="00A1776A"/>
    <w:rsid w:val="00A549B3"/>
    <w:rsid w:val="00AA70F6"/>
    <w:rsid w:val="00AB326D"/>
    <w:rsid w:val="00AB623C"/>
    <w:rsid w:val="00AB73F4"/>
    <w:rsid w:val="00AC33A2"/>
    <w:rsid w:val="00AC4A94"/>
    <w:rsid w:val="00AF159C"/>
    <w:rsid w:val="00B02CC1"/>
    <w:rsid w:val="00B12B0A"/>
    <w:rsid w:val="00B27E0C"/>
    <w:rsid w:val="00B31A41"/>
    <w:rsid w:val="00B67422"/>
    <w:rsid w:val="00B911C2"/>
    <w:rsid w:val="00B97082"/>
    <w:rsid w:val="00BA0733"/>
    <w:rsid w:val="00BE0675"/>
    <w:rsid w:val="00C065BD"/>
    <w:rsid w:val="00C17EF7"/>
    <w:rsid w:val="00C23906"/>
    <w:rsid w:val="00C81162"/>
    <w:rsid w:val="00C83666"/>
    <w:rsid w:val="00CA466B"/>
    <w:rsid w:val="00CB19DB"/>
    <w:rsid w:val="00CD0934"/>
    <w:rsid w:val="00CD36BB"/>
    <w:rsid w:val="00CE5E46"/>
    <w:rsid w:val="00CF477F"/>
    <w:rsid w:val="00CF569D"/>
    <w:rsid w:val="00D354A9"/>
    <w:rsid w:val="00D43AEF"/>
    <w:rsid w:val="00D6195E"/>
    <w:rsid w:val="00D67D51"/>
    <w:rsid w:val="00D70AFE"/>
    <w:rsid w:val="00D74AE1"/>
    <w:rsid w:val="00D75F79"/>
    <w:rsid w:val="00DC7E67"/>
    <w:rsid w:val="00DD6C18"/>
    <w:rsid w:val="00DF1669"/>
    <w:rsid w:val="00E234E9"/>
    <w:rsid w:val="00E24B2E"/>
    <w:rsid w:val="00E270C5"/>
    <w:rsid w:val="00E317B0"/>
    <w:rsid w:val="00E67984"/>
    <w:rsid w:val="00E72A28"/>
    <w:rsid w:val="00E72B8D"/>
    <w:rsid w:val="00E77E7B"/>
    <w:rsid w:val="00EB6F3C"/>
    <w:rsid w:val="00EC4025"/>
    <w:rsid w:val="00ED2A8D"/>
    <w:rsid w:val="00EE1297"/>
    <w:rsid w:val="00EE2C05"/>
    <w:rsid w:val="00EE64C7"/>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15:docId w15:val="{A881BA0D-3897-4A91-8B4A-A21D1E90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6B905-0EDB-4FF8-9DB1-E25FDFD54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704</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IALA</vt:lpstr>
    </vt:vector>
  </TitlesOfParts>
  <Manager>IALA</Manager>
  <Company>IALA</Company>
  <LinksUpToDate>false</LinksUpToDate>
  <CharactersWithSpaces>4708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Seamus Doyle</cp:lastModifiedBy>
  <cp:revision>11</cp:revision>
  <dcterms:created xsi:type="dcterms:W3CDTF">2016-11-02T10:33:00Z</dcterms:created>
  <dcterms:modified xsi:type="dcterms:W3CDTF">2017-03-30T10:28:00Z</dcterms:modified>
</cp:coreProperties>
</file>